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5D439" w14:textId="467560F8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b/>
          <w:sz w:val="26"/>
          <w:szCs w:val="26"/>
        </w:rPr>
        <w:t>“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1375D43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D43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D43B" w14:textId="77777777" w:rsidR="0055375D" w:rsidRPr="00890719" w:rsidRDefault="00344B0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44B06">
              <w:rPr>
                <w:b/>
                <w:sz w:val="26"/>
                <w:szCs w:val="26"/>
                <w:lang w:val="en-US"/>
              </w:rPr>
              <w:t>203B</w:t>
            </w:r>
            <w:r w:rsidR="00890719">
              <w:rPr>
                <w:b/>
                <w:sz w:val="26"/>
                <w:szCs w:val="26"/>
              </w:rPr>
              <w:t>_060</w:t>
            </w:r>
          </w:p>
        </w:tc>
      </w:tr>
      <w:tr w:rsidR="0055375D" w:rsidRPr="00C44B8B" w14:paraId="1375D43F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D43D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D43E" w14:textId="77777777" w:rsidR="0055375D" w:rsidRPr="00ED49D5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52520E" w:rsidRPr="00ED49D5">
              <w:rPr>
                <w:b/>
                <w:sz w:val="26"/>
                <w:szCs w:val="26"/>
                <w:lang w:val="en-US"/>
              </w:rPr>
              <w:t>2015409</w:t>
            </w:r>
            <w:r w:rsidRPr="00ED49D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005F19" w14:paraId="75F07A0E" w14:textId="77777777" w:rsidTr="0053733C">
        <w:trPr>
          <w:jc w:val="right"/>
        </w:trPr>
        <w:tc>
          <w:tcPr>
            <w:tcW w:w="5500" w:type="dxa"/>
            <w:hideMark/>
          </w:tcPr>
          <w:p w14:paraId="060481B4" w14:textId="77777777" w:rsidR="00005F19" w:rsidRDefault="00005F19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005F19" w:rsidRPr="006A2A48" w14:paraId="54126B53" w14:textId="77777777" w:rsidTr="0053733C">
        <w:trPr>
          <w:jc w:val="right"/>
        </w:trPr>
        <w:tc>
          <w:tcPr>
            <w:tcW w:w="5500" w:type="dxa"/>
            <w:hideMark/>
          </w:tcPr>
          <w:p w14:paraId="2587569C" w14:textId="77777777" w:rsidR="00005F19" w:rsidRPr="006A2A48" w:rsidRDefault="00005F19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005F19" w:rsidRPr="006A2A48" w14:paraId="23A215FA" w14:textId="77777777" w:rsidTr="0053733C">
        <w:trPr>
          <w:jc w:val="right"/>
        </w:trPr>
        <w:tc>
          <w:tcPr>
            <w:tcW w:w="5500" w:type="dxa"/>
            <w:hideMark/>
          </w:tcPr>
          <w:p w14:paraId="61AC2205" w14:textId="77777777" w:rsidR="00005F19" w:rsidRPr="006A2A48" w:rsidRDefault="00005F19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005F19" w:rsidRPr="006A2A48" w14:paraId="3D3155B4" w14:textId="77777777" w:rsidTr="0053733C">
        <w:trPr>
          <w:jc w:val="right"/>
        </w:trPr>
        <w:tc>
          <w:tcPr>
            <w:tcW w:w="5500" w:type="dxa"/>
            <w:hideMark/>
          </w:tcPr>
          <w:p w14:paraId="1C31CA79" w14:textId="77777777" w:rsidR="00005F19" w:rsidRPr="006A2A48" w:rsidRDefault="00005F19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005F19" w14:paraId="455621DB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28B1BAC0" w14:textId="77777777" w:rsidR="00005F19" w:rsidRDefault="00005F19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005F19" w:rsidRPr="006A2A48" w14:paraId="66041A64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145D9AB0" w14:textId="77777777" w:rsidR="00005F19" w:rsidRPr="006A2A48" w:rsidRDefault="00005F19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375D444" w14:textId="77777777" w:rsidR="0026453A" w:rsidRPr="00697DC5" w:rsidRDefault="0026453A" w:rsidP="0026453A">
      <w:bookmarkStart w:id="1" w:name="_GoBack"/>
      <w:bookmarkEnd w:id="1"/>
    </w:p>
    <w:p w14:paraId="1375D445" w14:textId="77777777" w:rsidR="0026453A" w:rsidRPr="00697DC5" w:rsidRDefault="0026453A" w:rsidP="0026453A"/>
    <w:p w14:paraId="1375D446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1375D447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83345">
        <w:rPr>
          <w:b/>
          <w:sz w:val="26"/>
          <w:szCs w:val="26"/>
        </w:rPr>
        <w:t>(</w:t>
      </w:r>
      <w:r w:rsidR="0052520E" w:rsidRPr="005A7BA3">
        <w:rPr>
          <w:b/>
          <w:sz w:val="26"/>
          <w:szCs w:val="26"/>
        </w:rPr>
        <w:t>Болт специальный Б5 3.407.1-143.8.39</w:t>
      </w:r>
      <w:r w:rsidR="00B83345">
        <w:rPr>
          <w:b/>
          <w:sz w:val="26"/>
          <w:szCs w:val="26"/>
        </w:rPr>
        <w:t>)</w:t>
      </w:r>
      <w:r w:rsidR="005A7BA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1375D44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1375D449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375D44A" w14:textId="77777777" w:rsidR="00B83345" w:rsidRDefault="00B83345" w:rsidP="00B8334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Чертежа </w:t>
      </w:r>
      <w:r w:rsidRPr="00B83345">
        <w:rPr>
          <w:sz w:val="24"/>
          <w:szCs w:val="24"/>
        </w:rPr>
        <w:t>Б5 3.407.1-143.8.39</w:t>
      </w:r>
      <w:r>
        <w:rPr>
          <w:sz w:val="24"/>
          <w:szCs w:val="24"/>
        </w:rPr>
        <w:t>.</w:t>
      </w:r>
    </w:p>
    <w:p w14:paraId="1375D44B" w14:textId="77777777" w:rsidR="00B83345" w:rsidRDefault="00B83345" w:rsidP="00B8334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375D44C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375D44D" w14:textId="77777777" w:rsidR="00B83345" w:rsidRDefault="00B83345" w:rsidP="00B8334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1375D44E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375D44F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375D450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375D451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375D452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1375D453" w14:textId="77777777" w:rsidR="00B83345" w:rsidRDefault="00B83345" w:rsidP="00B833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375D454" w14:textId="605D8978" w:rsidR="00B83345" w:rsidRDefault="00B83345" w:rsidP="00B833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005F19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>
        <w:rPr>
          <w:sz w:val="24"/>
          <w:szCs w:val="24"/>
        </w:rPr>
        <w:t>заверенную</w:t>
      </w:r>
      <w:proofErr w:type="gramEnd"/>
      <w:r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375D455" w14:textId="77777777" w:rsidR="00B83345" w:rsidRDefault="00B83345" w:rsidP="00B833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1375D456" w14:textId="77777777" w:rsidR="00B83345" w:rsidRDefault="00B83345" w:rsidP="00B833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Чертежа </w:t>
      </w:r>
      <w:r w:rsidRPr="00B83345">
        <w:rPr>
          <w:sz w:val="24"/>
          <w:szCs w:val="24"/>
        </w:rPr>
        <w:t>Б5 3.407.1-143.8.39</w:t>
      </w:r>
      <w:r>
        <w:rPr>
          <w:sz w:val="24"/>
          <w:szCs w:val="24"/>
        </w:rPr>
        <w:t>;</w:t>
      </w:r>
    </w:p>
    <w:p w14:paraId="1375D457" w14:textId="77777777" w:rsidR="00B83345" w:rsidRDefault="00B83345" w:rsidP="00B833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375D458" w14:textId="77777777" w:rsidR="00B83345" w:rsidRDefault="00B83345" w:rsidP="00B8334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375D459" w14:textId="77777777" w:rsidR="00B83345" w:rsidRDefault="00B83345" w:rsidP="00B8334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375D45A" w14:textId="77777777" w:rsidR="00B83345" w:rsidRDefault="00B83345" w:rsidP="00B8334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1375D45B" w14:textId="7777777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375D45C" w14:textId="7777777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1375D45D" w14:textId="77777777" w:rsidR="00B83345" w:rsidRDefault="00B83345" w:rsidP="00B833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1375D45E" w14:textId="77777777" w:rsidR="00B83345" w:rsidRDefault="00B83345" w:rsidP="00B833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1375D45F" w14:textId="77777777" w:rsidR="00B83345" w:rsidRDefault="00B83345" w:rsidP="00B83345">
      <w:pPr>
        <w:spacing w:line="276" w:lineRule="auto"/>
        <w:rPr>
          <w:sz w:val="24"/>
          <w:szCs w:val="24"/>
        </w:rPr>
      </w:pPr>
    </w:p>
    <w:p w14:paraId="1375D460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375D461" w14:textId="77777777" w:rsidR="00B83345" w:rsidRDefault="00B83345" w:rsidP="00B833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375D462" w14:textId="77777777" w:rsidR="00B83345" w:rsidRDefault="00B83345" w:rsidP="00B833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75D463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375D464" w14:textId="77777777" w:rsidR="00B83345" w:rsidRDefault="00B83345" w:rsidP="00B833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375D465" w14:textId="77777777" w:rsidR="00B83345" w:rsidRDefault="00B83345" w:rsidP="00B833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75D466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375D467" w14:textId="7777777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1375D468" w14:textId="7777777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375D469" w14:textId="7777777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1375D46A" w14:textId="77777777" w:rsidR="00B83345" w:rsidRDefault="00B83345" w:rsidP="00B833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1375D46B" w14:textId="77777777" w:rsidR="00B83345" w:rsidRDefault="00B83345" w:rsidP="00B8334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1375D46C" w14:textId="77777777" w:rsidR="00B83345" w:rsidRDefault="00B83345" w:rsidP="00B8334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1375D46D" w14:textId="77777777" w:rsidR="00B83345" w:rsidRDefault="00B83345" w:rsidP="00B8334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375D46E" w14:textId="6089E267" w:rsidR="00B83345" w:rsidRDefault="00B83345" w:rsidP="00B833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05F1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375D46F" w14:textId="77777777" w:rsidR="00B83345" w:rsidRDefault="00B83345" w:rsidP="00B8334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75D470" w14:textId="77777777" w:rsidR="00B83345" w:rsidRDefault="00B83345" w:rsidP="00B83345">
      <w:pPr>
        <w:rPr>
          <w:sz w:val="26"/>
          <w:szCs w:val="26"/>
        </w:rPr>
      </w:pPr>
    </w:p>
    <w:p w14:paraId="1375D471" w14:textId="77777777" w:rsidR="00B83345" w:rsidRDefault="00B83345" w:rsidP="00B83345">
      <w:pPr>
        <w:rPr>
          <w:sz w:val="26"/>
          <w:szCs w:val="26"/>
        </w:rPr>
      </w:pPr>
    </w:p>
    <w:p w14:paraId="09D69CFA" w14:textId="77777777" w:rsidR="00005F19" w:rsidRPr="00CB6078" w:rsidRDefault="00005F19" w:rsidP="00005F19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950D507" w14:textId="77777777" w:rsidR="00005F19" w:rsidRPr="00CB6078" w:rsidRDefault="00005F19" w:rsidP="00005F19">
      <w:pPr>
        <w:ind w:firstLine="0"/>
        <w:rPr>
          <w:sz w:val="26"/>
          <w:szCs w:val="26"/>
        </w:rPr>
      </w:pPr>
    </w:p>
    <w:p w14:paraId="1375D474" w14:textId="77777777" w:rsidR="008F73A3" w:rsidRPr="00697DC5" w:rsidRDefault="008F73A3" w:rsidP="00B8334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A1601" w14:textId="77777777" w:rsidR="00614187" w:rsidRDefault="00614187">
      <w:r>
        <w:separator/>
      </w:r>
    </w:p>
  </w:endnote>
  <w:endnote w:type="continuationSeparator" w:id="0">
    <w:p w14:paraId="793E6A35" w14:textId="77777777" w:rsidR="00614187" w:rsidRDefault="0061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9EFEB" w14:textId="77777777" w:rsidR="00614187" w:rsidRDefault="00614187">
      <w:r>
        <w:separator/>
      </w:r>
    </w:p>
  </w:footnote>
  <w:footnote w:type="continuationSeparator" w:id="0">
    <w:p w14:paraId="5568C150" w14:textId="77777777" w:rsidR="00614187" w:rsidRDefault="00614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5D479" w14:textId="77777777" w:rsidR="00AD7048" w:rsidRDefault="007A10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375D47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0E"/>
    <w:rsid w:val="000000C1"/>
    <w:rsid w:val="0000261E"/>
    <w:rsid w:val="0000369B"/>
    <w:rsid w:val="00004529"/>
    <w:rsid w:val="00004DA3"/>
    <w:rsid w:val="0000513E"/>
    <w:rsid w:val="00005360"/>
    <w:rsid w:val="00005F19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2E4E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37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B06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3D81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122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520E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0D5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7BA3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187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066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FB8"/>
    <w:rsid w:val="00884BC3"/>
    <w:rsid w:val="00886C0C"/>
    <w:rsid w:val="008874CF"/>
    <w:rsid w:val="00890719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0EF2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BB6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3345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9D5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5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3FA5D-089A-47A2-8ABB-569121AF0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2B385-7F36-4E65-BD10-E036716E9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877DC-D492-4D0D-9B4A-FBA6B19221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9C1AA77-8040-44CA-834E-26F48090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2016-09-28T08:29:00Z</dcterms:created>
  <dcterms:modified xsi:type="dcterms:W3CDTF">2016-09-28T10:27:00Z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